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6C" w:rsidRPr="00BE3B6C" w:rsidRDefault="00BE3B6C" w:rsidP="00BE3B6C">
      <w:pPr>
        <w:jc w:val="both"/>
        <w:rPr>
          <w:b/>
          <w:sz w:val="28"/>
          <w:szCs w:val="28"/>
        </w:rPr>
      </w:pPr>
      <w:r w:rsidRPr="00BE3B6C">
        <w:rPr>
          <w:b/>
          <w:sz w:val="28"/>
          <w:szCs w:val="28"/>
        </w:rPr>
        <w:t>PŘÍLOHA K NABÍDCE</w:t>
      </w:r>
    </w:p>
    <w:p w:rsidR="00B761ED" w:rsidRDefault="00B761ED" w:rsidP="00B761ED">
      <w:pPr>
        <w:pStyle w:val="Titul2"/>
      </w:pPr>
      <w:r w:rsidRPr="00462BEF">
        <w:t>„Dětmarovice – Petrovice u K. – státní hranice PR, BC“</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8D6656" w:rsidRPr="007A243B" w:rsidRDefault="005C321D"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7A243B">
        <w:rPr>
          <w:rFonts w:ascii="Calibri" w:eastAsia="Times New Roman" w:hAnsi="Calibri" w:cs="Times New Roman"/>
          <w:sz w:val="22"/>
          <w:szCs w:val="22"/>
          <w:lang w:eastAsia="cs-CZ"/>
        </w:rPr>
        <w:t xml:space="preserve">Ing. Ingrid Vašíčková, </w:t>
      </w:r>
      <w:r w:rsidR="008D6656" w:rsidRPr="007A243B">
        <w:rPr>
          <w:rFonts w:ascii="Calibri" w:eastAsia="Times New Roman" w:hAnsi="Calibri" w:cs="Times New Roman"/>
          <w:sz w:val="22"/>
          <w:szCs w:val="22"/>
          <w:lang w:eastAsia="cs-CZ"/>
        </w:rPr>
        <w:t xml:space="preserve">tel: </w:t>
      </w:r>
      <w:r w:rsidRPr="007A243B">
        <w:rPr>
          <w:rFonts w:ascii="Calibri" w:eastAsia="Times New Roman" w:hAnsi="Calibri" w:cs="Times New Roman"/>
          <w:sz w:val="22"/>
          <w:szCs w:val="22"/>
          <w:lang w:eastAsia="cs-CZ"/>
        </w:rPr>
        <w:t>+420 724 932 286</w:t>
      </w:r>
      <w:r w:rsidR="008D6656" w:rsidRPr="007A243B">
        <w:rPr>
          <w:rFonts w:ascii="Calibri" w:eastAsia="Times New Roman" w:hAnsi="Calibri" w:cs="Times New Roman"/>
          <w:sz w:val="22"/>
          <w:szCs w:val="22"/>
          <w:lang w:eastAsia="cs-CZ"/>
        </w:rPr>
        <w:t xml:space="preserve">, e-mail: </w:t>
      </w:r>
      <w:r w:rsidRPr="007A243B">
        <w:rPr>
          <w:rFonts w:ascii="Calibri" w:eastAsia="Times New Roman" w:hAnsi="Calibri" w:cs="Times New Roman"/>
          <w:sz w:val="22"/>
          <w:szCs w:val="22"/>
          <w:lang w:eastAsia="cs-CZ"/>
        </w:rPr>
        <w:t>Vasickova@szdc.cz</w:t>
      </w:r>
    </w:p>
    <w:p w:rsidR="008D6656" w:rsidRPr="007A243B" w:rsidRDefault="008D6656"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p>
    <w:p w:rsidR="008D6656" w:rsidRPr="007A243B" w:rsidRDefault="008D6656"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7A243B">
        <w:rPr>
          <w:rFonts w:ascii="Calibri" w:eastAsia="Times New Roman" w:hAnsi="Calibri" w:cs="Times New Roman"/>
          <w:sz w:val="22"/>
          <w:szCs w:val="22"/>
          <w:lang w:eastAsia="cs-CZ"/>
        </w:rPr>
        <w:t>Správa železniční dopravní cesty, státní organizace</w:t>
      </w:r>
    </w:p>
    <w:p w:rsidR="008D6656" w:rsidRPr="007A243B" w:rsidRDefault="008D6656"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7A243B">
        <w:rPr>
          <w:rFonts w:ascii="Calibri" w:eastAsia="Times New Roman" w:hAnsi="Calibri" w:cs="Times New Roman"/>
          <w:sz w:val="22"/>
          <w:szCs w:val="22"/>
          <w:lang w:eastAsia="cs-CZ"/>
        </w:rPr>
        <w:t>Stavební správa východ</w:t>
      </w:r>
      <w:r w:rsidRPr="007A243B">
        <w:rPr>
          <w:rFonts w:ascii="Calibri" w:eastAsia="Times New Roman" w:hAnsi="Calibri" w:cs="Times New Roman"/>
          <w:sz w:val="22"/>
          <w:szCs w:val="22"/>
          <w:lang w:eastAsia="cs-CZ"/>
        </w:rPr>
        <w:tab/>
      </w:r>
    </w:p>
    <w:p w:rsidR="008D6656" w:rsidRPr="007A243B" w:rsidRDefault="008D6656"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7A243B">
        <w:rPr>
          <w:rFonts w:ascii="Calibri" w:eastAsia="Times New Roman" w:hAnsi="Calibri" w:cs="Times New Roman"/>
          <w:sz w:val="22"/>
          <w:szCs w:val="22"/>
          <w:lang w:eastAsia="cs-CZ"/>
        </w:rPr>
        <w:t>Nerudova 1</w:t>
      </w:r>
    </w:p>
    <w:p w:rsidR="008D6656" w:rsidRPr="007A243B" w:rsidRDefault="008D6656" w:rsidP="008D6656">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7A243B">
        <w:rPr>
          <w:rFonts w:ascii="Calibri" w:eastAsia="Times New Roman" w:hAnsi="Calibri" w:cs="Times New Roman"/>
          <w:sz w:val="22"/>
          <w:szCs w:val="22"/>
          <w:lang w:eastAsia="cs-CZ"/>
        </w:rPr>
        <w:t>779 00 Olomouc</w:t>
      </w:r>
    </w:p>
    <w:p w:rsidR="00C96E7C" w:rsidRDefault="00C96E7C" w:rsidP="005B7883">
      <w:pPr>
        <w:pStyle w:val="Nadpisbezsl1-2"/>
      </w:pPr>
      <w:proofErr w:type="gramStart"/>
      <w:r w:rsidRPr="007A243B">
        <w:t>1.1.3.7  Záruční</w:t>
      </w:r>
      <w:proofErr w:type="gramEnd"/>
      <w:r w:rsidRPr="007A243B">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lastRenderedPageBreak/>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Pr="007A243B" w:rsidRDefault="00C96E7C" w:rsidP="005B7883">
      <w:pPr>
        <w:pStyle w:val="Nadpisbezsl1-2"/>
      </w:pPr>
      <w:proofErr w:type="gramStart"/>
      <w:r>
        <w:t>1.</w:t>
      </w:r>
      <w:r w:rsidRPr="007A243B">
        <w:t>1.5.6  Definice</w:t>
      </w:r>
      <w:proofErr w:type="gramEnd"/>
      <w:r w:rsidRPr="007A243B">
        <w:t xml:space="preserve"> sekcí </w:t>
      </w:r>
    </w:p>
    <w:p w:rsidR="00C96E7C" w:rsidRPr="007A243B" w:rsidRDefault="00C96E7C" w:rsidP="00C732F0">
      <w:pPr>
        <w:pStyle w:val="Bezmezer"/>
        <w:jc w:val="both"/>
      </w:pPr>
      <w:r w:rsidRPr="007A243B">
        <w:t>Sekce nejsou specifikovány. Je-li termín Sekce</w:t>
      </w:r>
      <w:r w:rsidR="00582C15" w:rsidRPr="007A243B">
        <w:t xml:space="preserve"> v </w:t>
      </w:r>
      <w:r w:rsidRPr="007A243B">
        <w:t>textu smluvních dokumentů použit, je tím míněna část Díla vyplývající</w:t>
      </w:r>
      <w:r w:rsidR="00582C15" w:rsidRPr="007A243B">
        <w:t xml:space="preserve"> z </w:t>
      </w:r>
      <w:r w:rsidRPr="007A243B">
        <w:t>harmonogramu podle pod-článku 8.3 [Harmonogram].</w:t>
      </w:r>
    </w:p>
    <w:p w:rsidR="00C96E7C" w:rsidRPr="007A243B" w:rsidRDefault="00C96E7C" w:rsidP="005B7883">
      <w:pPr>
        <w:pStyle w:val="Nadpisbezsl1-2"/>
      </w:pPr>
      <w:proofErr w:type="gramStart"/>
      <w:r w:rsidRPr="007A243B">
        <w:t>1.3  Elektronické</w:t>
      </w:r>
      <w:proofErr w:type="gramEnd"/>
      <w:r w:rsidRPr="007A243B">
        <w:t xml:space="preserve"> přenosové systémy</w:t>
      </w:r>
    </w:p>
    <w:p w:rsidR="00C96E7C" w:rsidRDefault="00C96E7C" w:rsidP="005D168C">
      <w:pPr>
        <w:pStyle w:val="Textbezodsazen"/>
      </w:pPr>
      <w:r w:rsidRPr="007A243B">
        <w:t>Elektronickým přenosovým systémem ve smyslu pod-článku 1.3 se rozumí zasílání elektronických dokumentů prostřednictvím veřejné datové sítě do datové schránky Objednatele</w:t>
      </w:r>
      <w:r w:rsidR="00582C15" w:rsidRPr="007A243B">
        <w:t xml:space="preserve"> s </w:t>
      </w:r>
      <w:r w:rsidRPr="007A243B">
        <w:t xml:space="preserve">ID: </w:t>
      </w:r>
      <w:proofErr w:type="spellStart"/>
      <w:r w:rsidR="007840FA" w:rsidRPr="007A243B">
        <w:t>uccchjm</w:t>
      </w:r>
      <w:proofErr w:type="spellEnd"/>
      <w:r w:rsidRPr="007A243B">
        <w:t>, nebo zasílání elektronické pošty emailem na emailovou adresu člena Personálu objednatele, který je oprávněn</w:t>
      </w:r>
      <w:r w:rsidR="00582C15" w:rsidRPr="007A243B">
        <w:t xml:space="preserve"> v </w:t>
      </w:r>
      <w:r w:rsidRPr="007A243B">
        <w:t>dané věci za Objednatele jednat. Emailová adresa příslušného člena Personálu objednatele bude Zhotoviteli sdělena Správcem stavby. Změnu nebo doplnění dalšího bankovního spojení Zhotovitele</w:t>
      </w:r>
      <w:r>
        <w:t xml:space="preserv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Pr="007A243B" w:rsidRDefault="00C96E7C" w:rsidP="005D168C">
      <w:pPr>
        <w:pStyle w:val="Textbezodsazen"/>
      </w:pPr>
      <w:r w:rsidRPr="007A243B">
        <w:t xml:space="preserve">Přístup na Staveniště bude Zhotoviteli umožněn od </w:t>
      </w:r>
      <w:r w:rsidR="00197375" w:rsidRPr="007A243B">
        <w:t xml:space="preserve">(předpoklad: </w:t>
      </w:r>
      <w:r w:rsidR="008D46A5" w:rsidRPr="007A243B">
        <w:t>03</w:t>
      </w:r>
      <w:r w:rsidR="000261CB" w:rsidRPr="007A243B">
        <w:t>/2020</w:t>
      </w:r>
      <w:r w:rsidR="00197375" w:rsidRPr="007A243B">
        <w:t>)</w:t>
      </w:r>
      <w:r w:rsidRPr="007A243B">
        <w:t xml:space="preserve"> do dne předání Dokumentů souvisejících</w:t>
      </w:r>
      <w:r w:rsidR="00582C15" w:rsidRPr="007A243B">
        <w:t xml:space="preserve"> s </w:t>
      </w:r>
      <w:r w:rsidRPr="007A243B">
        <w:t xml:space="preserve">předáním Díla dle pod-článku 7.9. </w:t>
      </w:r>
    </w:p>
    <w:p w:rsidR="00C96E7C" w:rsidRPr="007A243B" w:rsidRDefault="00C96E7C" w:rsidP="005B7883">
      <w:pPr>
        <w:pStyle w:val="Nadpisbezsl1-2"/>
      </w:pPr>
      <w:proofErr w:type="gramStart"/>
      <w:r w:rsidRPr="007A243B">
        <w:t>2.3  Personál</w:t>
      </w:r>
      <w:proofErr w:type="gramEnd"/>
      <w:r w:rsidRPr="007A243B">
        <w:t xml:space="preserve"> objednatele</w:t>
      </w:r>
    </w:p>
    <w:p w:rsidR="00C96E7C" w:rsidRDefault="00C96E7C" w:rsidP="005D168C">
      <w:pPr>
        <w:pStyle w:val="Textbezodsazen"/>
      </w:pPr>
      <w:r w:rsidRPr="007A243B">
        <w:lastRenderedPageBreak/>
        <w:t>Ve věcech smluvních</w:t>
      </w:r>
      <w:r w:rsidR="00582C15" w:rsidRPr="007A243B">
        <w:t xml:space="preserve"> a </w:t>
      </w:r>
      <w:r w:rsidRPr="007A243B">
        <w:t>obchodních (vyjma podpisu Smlouvy</w:t>
      </w:r>
      <w:r w:rsidR="00582C15" w:rsidRPr="007A243B">
        <w:t xml:space="preserve"> o </w:t>
      </w:r>
      <w:r w:rsidR="005D168C" w:rsidRPr="007A243B">
        <w:t>dílo</w:t>
      </w:r>
      <w:r w:rsidR="00582C15" w:rsidRPr="007A243B">
        <w:t xml:space="preserve"> a </w:t>
      </w:r>
      <w:r w:rsidR="005D168C" w:rsidRPr="007A243B">
        <w:t>případně jejích změn</w:t>
      </w:r>
      <w:r w:rsidR="00582C15" w:rsidRPr="007A243B">
        <w:t xml:space="preserve"> a </w:t>
      </w:r>
      <w:r w:rsidRPr="007A243B">
        <w:t>dodatků):</w:t>
      </w:r>
    </w:p>
    <w:p w:rsidR="00B1395C" w:rsidRPr="007A243B" w:rsidRDefault="00B1395C" w:rsidP="007201DC">
      <w:pPr>
        <w:numPr>
          <w:ilvl w:val="0"/>
          <w:numId w:val="27"/>
        </w:numPr>
        <w:overflowPunct w:val="0"/>
        <w:autoSpaceDE w:val="0"/>
        <w:autoSpaceDN w:val="0"/>
        <w:adjustRightInd w:val="0"/>
        <w:spacing w:after="120" w:line="280" w:lineRule="exact"/>
        <w:ind w:left="426"/>
        <w:jc w:val="center"/>
        <w:textAlignment w:val="baseline"/>
        <w:rPr>
          <w:rFonts w:ascii="Calibri" w:eastAsia="Times New Roman" w:hAnsi="Calibri" w:cs="Times New Roman"/>
          <w:bCs/>
          <w:sz w:val="22"/>
          <w:szCs w:val="22"/>
          <w:u w:val="single"/>
        </w:rPr>
      </w:pPr>
      <w:r w:rsidRPr="007A243B">
        <w:rPr>
          <w:rFonts w:ascii="Calibri" w:eastAsia="Times New Roman" w:hAnsi="Calibri" w:cs="Times New Roman"/>
          <w:bCs/>
          <w:sz w:val="22"/>
          <w:szCs w:val="22"/>
        </w:rPr>
        <w:t xml:space="preserve">Mgr. </w:t>
      </w:r>
      <w:r w:rsidR="00B41E37" w:rsidRPr="007A243B">
        <w:rPr>
          <w:rFonts w:ascii="Calibri" w:eastAsia="Times New Roman" w:hAnsi="Calibri" w:cs="Times New Roman"/>
          <w:bCs/>
          <w:sz w:val="22"/>
          <w:szCs w:val="22"/>
        </w:rPr>
        <w:t>Markéta Volfová</w:t>
      </w:r>
      <w:r w:rsidRPr="007A243B">
        <w:rPr>
          <w:rFonts w:ascii="Calibri" w:eastAsia="Times New Roman" w:hAnsi="Calibri" w:cs="Times New Roman"/>
          <w:bCs/>
          <w:sz w:val="22"/>
          <w:szCs w:val="22"/>
        </w:rPr>
        <w:t xml:space="preserve">, telefon: </w:t>
      </w:r>
      <w:r w:rsidR="00B41E37" w:rsidRPr="007A243B">
        <w:rPr>
          <w:rFonts w:ascii="Calibri" w:eastAsia="Times New Roman" w:hAnsi="Calibri" w:cs="Times New Roman"/>
          <w:bCs/>
          <w:sz w:val="22"/>
          <w:szCs w:val="22"/>
        </w:rPr>
        <w:t>+420 725 915 943</w:t>
      </w:r>
      <w:r w:rsidRPr="007A243B">
        <w:rPr>
          <w:rFonts w:ascii="Calibri" w:eastAsia="Times New Roman" w:hAnsi="Calibri" w:cs="Times New Roman"/>
          <w:bCs/>
          <w:sz w:val="22"/>
          <w:szCs w:val="22"/>
        </w:rPr>
        <w:t xml:space="preserve">, e-mail: </w:t>
      </w:r>
      <w:r w:rsidR="00B41E37" w:rsidRPr="007A243B">
        <w:rPr>
          <w:rFonts w:ascii="Calibri" w:eastAsia="Times New Roman" w:hAnsi="Calibri" w:cs="Times New Roman"/>
          <w:bCs/>
          <w:sz w:val="22"/>
          <w:szCs w:val="22"/>
          <w:u w:val="single"/>
        </w:rPr>
        <w:t>Volfova@szdc.cz</w:t>
      </w:r>
    </w:p>
    <w:p w:rsidR="00B1395C" w:rsidRPr="007A243B" w:rsidRDefault="00B1395C" w:rsidP="00B1395C">
      <w:pPr>
        <w:spacing w:after="120" w:line="280" w:lineRule="exact"/>
        <w:ind w:left="426" w:hanging="720"/>
        <w:jc w:val="center"/>
        <w:rPr>
          <w:rFonts w:ascii="Calibri" w:eastAsia="Times New Roman" w:hAnsi="Calibri" w:cs="Times New Roman"/>
          <w:bCs/>
          <w:sz w:val="22"/>
          <w:szCs w:val="22"/>
        </w:rPr>
      </w:pPr>
    </w:p>
    <w:p w:rsidR="00B1395C" w:rsidRPr="007A243B" w:rsidRDefault="00B1395C" w:rsidP="007201DC">
      <w:pPr>
        <w:spacing w:after="120" w:line="280" w:lineRule="exact"/>
        <w:rPr>
          <w:rFonts w:ascii="Calibri" w:eastAsia="Times New Roman" w:hAnsi="Calibri" w:cs="Times New Roman"/>
          <w:bCs/>
          <w:sz w:val="22"/>
          <w:szCs w:val="22"/>
        </w:rPr>
      </w:pPr>
      <w:r w:rsidRPr="007A243B">
        <w:rPr>
          <w:rFonts w:ascii="Calibri" w:eastAsia="Times New Roman" w:hAnsi="Calibri" w:cs="Times New Roman"/>
          <w:bCs/>
          <w:sz w:val="22"/>
          <w:szCs w:val="22"/>
        </w:rPr>
        <w:t>Ve věcech technických (hlavní inženýr stavby):</w:t>
      </w:r>
    </w:p>
    <w:p w:rsidR="00B1395C" w:rsidRPr="007A243B" w:rsidRDefault="00B41E37" w:rsidP="007201DC">
      <w:pPr>
        <w:numPr>
          <w:ilvl w:val="0"/>
          <w:numId w:val="27"/>
        </w:numPr>
        <w:overflowPunct w:val="0"/>
        <w:autoSpaceDE w:val="0"/>
        <w:autoSpaceDN w:val="0"/>
        <w:adjustRightInd w:val="0"/>
        <w:spacing w:after="120" w:line="280" w:lineRule="exact"/>
        <w:ind w:left="426"/>
        <w:jc w:val="center"/>
        <w:textAlignment w:val="baseline"/>
        <w:rPr>
          <w:rFonts w:ascii="Calibri" w:eastAsia="Times New Roman" w:hAnsi="Calibri" w:cs="Times New Roman"/>
          <w:bCs/>
          <w:sz w:val="22"/>
          <w:szCs w:val="22"/>
        </w:rPr>
      </w:pPr>
      <w:r w:rsidRPr="007A243B">
        <w:rPr>
          <w:rFonts w:ascii="Calibri" w:eastAsia="Times New Roman" w:hAnsi="Calibri" w:cs="Times New Roman"/>
          <w:bCs/>
          <w:sz w:val="22"/>
          <w:szCs w:val="22"/>
        </w:rPr>
        <w:t xml:space="preserve">Ing. </w:t>
      </w:r>
      <w:r w:rsidR="002B6E5B" w:rsidRPr="007A243B">
        <w:rPr>
          <w:rFonts w:ascii="Calibri" w:eastAsia="Times New Roman" w:hAnsi="Calibri" w:cs="Times New Roman"/>
          <w:bCs/>
          <w:sz w:val="22"/>
          <w:szCs w:val="22"/>
        </w:rPr>
        <w:t>Jana Kolářová</w:t>
      </w:r>
      <w:r w:rsidR="00B1395C" w:rsidRPr="007A243B">
        <w:rPr>
          <w:rFonts w:ascii="Calibri" w:eastAsia="Times New Roman" w:hAnsi="Calibri" w:cs="Times New Roman"/>
          <w:bCs/>
          <w:sz w:val="22"/>
          <w:szCs w:val="22"/>
        </w:rPr>
        <w:t xml:space="preserve">, telefon: </w:t>
      </w:r>
      <w:r w:rsidR="002B6E5B" w:rsidRPr="007A243B">
        <w:rPr>
          <w:rFonts w:ascii="Calibri" w:eastAsia="Times New Roman" w:hAnsi="Calibri" w:cs="Times New Roman"/>
          <w:bCs/>
          <w:sz w:val="22"/>
          <w:szCs w:val="22"/>
        </w:rPr>
        <w:t>+420 724 932 354</w:t>
      </w:r>
      <w:r w:rsidR="00B1395C" w:rsidRPr="007A243B">
        <w:rPr>
          <w:rFonts w:ascii="Calibri" w:eastAsia="Times New Roman" w:hAnsi="Calibri" w:cs="Times New Roman"/>
          <w:bCs/>
          <w:sz w:val="22"/>
          <w:szCs w:val="22"/>
        </w:rPr>
        <w:t xml:space="preserve">, e-mail: </w:t>
      </w:r>
      <w:r w:rsidR="002B6E5B" w:rsidRPr="007A243B">
        <w:rPr>
          <w:rFonts w:ascii="Calibri" w:eastAsia="Times New Roman" w:hAnsi="Calibri" w:cs="Times New Roman"/>
          <w:bCs/>
          <w:sz w:val="22"/>
          <w:szCs w:val="22"/>
          <w:u w:val="single"/>
        </w:rPr>
        <w:t>Kolarova</w:t>
      </w:r>
      <w:r w:rsidRPr="007A243B">
        <w:rPr>
          <w:rFonts w:ascii="Calibri" w:eastAsia="Times New Roman" w:hAnsi="Calibri" w:cs="Times New Roman"/>
          <w:bCs/>
          <w:sz w:val="22"/>
          <w:szCs w:val="22"/>
          <w:u w:val="single"/>
        </w:rPr>
        <w:t>@szdc.cz</w:t>
      </w:r>
    </w:p>
    <w:p w:rsidR="00C96E7C" w:rsidRPr="007A243B" w:rsidRDefault="00C96E7C" w:rsidP="005B7883">
      <w:pPr>
        <w:pStyle w:val="Nadpisbezsl1-2"/>
      </w:pPr>
      <w:proofErr w:type="gramStart"/>
      <w:r w:rsidRPr="007A243B">
        <w:t>3.1  Povinnosti</w:t>
      </w:r>
      <w:proofErr w:type="gramEnd"/>
      <w:r w:rsidR="00582C15" w:rsidRPr="007A243B">
        <w:t xml:space="preserve"> a </w:t>
      </w:r>
      <w:r w:rsidRPr="007A243B">
        <w:t>pravomoc správce stavby</w:t>
      </w:r>
    </w:p>
    <w:p w:rsidR="00C96E7C" w:rsidRDefault="00C96E7C" w:rsidP="005D168C">
      <w:pPr>
        <w:pStyle w:val="Textbezodsazen"/>
      </w:pPr>
      <w:r w:rsidRPr="007A243B">
        <w:t>Správce stavby je oprávněn na žádost Zhotovitele upravit délku lhůt uvedených</w:t>
      </w:r>
      <w:r w:rsidR="00582C15" w:rsidRPr="007A243B">
        <w:t xml:space="preserve"> v </w:t>
      </w:r>
      <w:r w:rsidRPr="007A243B">
        <w:t>Technické specifikaci nebo</w:t>
      </w:r>
      <w:r w:rsidR="00582C15" w:rsidRPr="007A243B">
        <w:t xml:space="preserve"> v </w:t>
      </w:r>
      <w:r w:rsidRPr="007A243B">
        <w:t>dalších předpisech vydaných Objednatelem</w:t>
      </w:r>
      <w:r>
        <w:t xml:space="preserve">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B761ED" w:rsidRDefault="00B761ED" w:rsidP="00B761ED">
      <w:pPr>
        <w:pStyle w:val="Textbezodsazen"/>
        <w:rPr>
          <w:b/>
          <w:sz w:val="20"/>
          <w:szCs w:val="20"/>
        </w:rPr>
      </w:pPr>
      <w:r>
        <w:rPr>
          <w:b/>
          <w:sz w:val="20"/>
          <w:szCs w:val="20"/>
        </w:rPr>
        <w:t>3</w:t>
      </w:r>
      <w:r>
        <w:rPr>
          <w:sz w:val="20"/>
          <w:szCs w:val="20"/>
        </w:rPr>
        <w:t>.</w:t>
      </w:r>
      <w:r>
        <w:rPr>
          <w:b/>
          <w:sz w:val="20"/>
          <w:szCs w:val="20"/>
        </w:rPr>
        <w:t xml:space="preserve">1 Zajištění souhlasu Objednatele </w:t>
      </w:r>
    </w:p>
    <w:p w:rsidR="00B761ED" w:rsidRDefault="00B761ED" w:rsidP="00B761ED">
      <w:pPr>
        <w:spacing w:after="0" w:line="240" w:lineRule="auto"/>
        <w:rPr>
          <w:ins w:id="0" w:author="Pavlicová Karolína, Mgr." w:date="2019-11-18T09:32:00Z"/>
          <w:rFonts w:ascii="Times New Roman" w:hAnsi="Times New Roman" w:cs="Times New Roman"/>
          <w:sz w:val="24"/>
          <w:szCs w:val="24"/>
          <w:lang w:eastAsia="cs-CZ"/>
        </w:rPr>
      </w:pPr>
      <w:r>
        <w:t>Zvláštním souhlasem Objednatele se při postupu Správce stavby dle pod-článku 8.4 nebo 8.13 rozumí uzavření dodatku ke Smlouvě o dílo.</w:t>
      </w:r>
      <w:r>
        <w:rPr>
          <w:rFonts w:ascii="Times New Roman" w:hAnsi="Times New Roman" w:cs="Times New Roman"/>
          <w:sz w:val="24"/>
          <w:szCs w:val="24"/>
          <w:lang w:eastAsia="cs-CZ"/>
        </w:rPr>
        <w:t xml:space="preserve"> </w:t>
      </w:r>
    </w:p>
    <w:p w:rsidR="00B761ED" w:rsidRDefault="00B761ED" w:rsidP="005D168C">
      <w:pPr>
        <w:pStyle w:val="Textbezodsazen"/>
      </w:pPr>
    </w:p>
    <w:p w:rsidR="00C96E7C" w:rsidRDefault="00C96E7C" w:rsidP="005B7883">
      <w:pPr>
        <w:pStyle w:val="Nadpisbezsl1-2"/>
      </w:pPr>
      <w:r>
        <w:t>4.2 Zajištění splnění smlouvy</w:t>
      </w:r>
    </w:p>
    <w:p w:rsidR="00C96E7C" w:rsidRDefault="00C96E7C" w:rsidP="00B761ED">
      <w:pPr>
        <w:pStyle w:val="Textbezodsazen"/>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6106BB" w:rsidRDefault="00C96E7C" w:rsidP="005D168C">
      <w:pPr>
        <w:pStyle w:val="Nadpisbezsl1-2"/>
      </w:pPr>
      <w:proofErr w:type="gramStart"/>
      <w:r w:rsidRPr="006106BB">
        <w:t>4.27  Smluvní</w:t>
      </w:r>
      <w:proofErr w:type="gramEnd"/>
      <w:r w:rsidRPr="006106BB">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7A243B"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7A243B">
        <w:t>nabídkové ceny uvedené</w:t>
      </w:r>
      <w:r w:rsidR="00582C15" w:rsidRPr="007A243B">
        <w:t xml:space="preserve"> v </w:t>
      </w:r>
      <w:r w:rsidRPr="007A243B">
        <w:t>Dopise nabídky.</w:t>
      </w:r>
    </w:p>
    <w:p w:rsidR="00C96E7C" w:rsidRPr="007A243B" w:rsidRDefault="00C96E7C" w:rsidP="005D168C">
      <w:pPr>
        <w:pStyle w:val="Textbezodsazen"/>
        <w:rPr>
          <w:rStyle w:val="Tun"/>
        </w:rPr>
      </w:pPr>
      <w:r w:rsidRPr="007A243B">
        <w:rPr>
          <w:rStyle w:val="Tun"/>
        </w:rPr>
        <w:t>Pod-článek 4.27 (c)</w:t>
      </w:r>
    </w:p>
    <w:p w:rsidR="00C96E7C" w:rsidRPr="007A243B" w:rsidRDefault="00C96E7C" w:rsidP="005D168C">
      <w:pPr>
        <w:pStyle w:val="Textbezodsazen"/>
      </w:pPr>
      <w:r w:rsidRPr="007A243B">
        <w:t>Zhotovitel je povinen uhradit smluvní pokutu ve výši 10 000 Kč za každé porušení povinnosti.</w:t>
      </w:r>
    </w:p>
    <w:p w:rsidR="00C96E7C" w:rsidRPr="007A243B" w:rsidRDefault="00C96E7C" w:rsidP="005D168C">
      <w:pPr>
        <w:pStyle w:val="Textbezodsazen"/>
        <w:rPr>
          <w:rStyle w:val="Tun"/>
        </w:rPr>
      </w:pPr>
      <w:r w:rsidRPr="007A243B">
        <w:rPr>
          <w:rStyle w:val="Tun"/>
        </w:rPr>
        <w:t>Pod-článek 4.27 (d)</w:t>
      </w:r>
    </w:p>
    <w:p w:rsidR="00C96E7C" w:rsidRPr="007A243B" w:rsidRDefault="00C96E7C" w:rsidP="005D168C">
      <w:pPr>
        <w:pStyle w:val="Textbezodsazen"/>
      </w:pPr>
      <w:r w:rsidRPr="007A243B">
        <w:t>Zhotovitel je povinen uhradit smluvní pokutu ve výši 0,1 %</w:t>
      </w:r>
      <w:r w:rsidR="00582C15" w:rsidRPr="007A243B">
        <w:t xml:space="preserve"> z </w:t>
      </w:r>
      <w:r w:rsidRPr="007A243B">
        <w:t>části Smluvní ceny odpovídající příslušnému stavebnímu objektu nebo provoznímu souboru,</w:t>
      </w:r>
      <w:r w:rsidR="00582C15" w:rsidRPr="007A243B">
        <w:t xml:space="preserve"> s </w:t>
      </w:r>
      <w:r w:rsidRPr="007A243B">
        <w:t>j</w:t>
      </w:r>
      <w:r w:rsidR="008B01FE" w:rsidRPr="007A243B">
        <w:t>ehož dokončením je Zhotovitel</w:t>
      </w:r>
      <w:r w:rsidR="00582C15" w:rsidRPr="007A243B">
        <w:t xml:space="preserve"> v </w:t>
      </w:r>
      <w:r w:rsidRPr="007A243B">
        <w:t>prodlení,</w:t>
      </w:r>
      <w:r w:rsidR="00582C15" w:rsidRPr="007A243B">
        <w:t xml:space="preserve"> a </w:t>
      </w:r>
      <w:r w:rsidRPr="007A243B">
        <w:t xml:space="preserve">to za každý započatý den prodlení. </w:t>
      </w:r>
    </w:p>
    <w:p w:rsidR="00C96E7C" w:rsidRPr="007A243B" w:rsidRDefault="00C96E7C" w:rsidP="005B7883">
      <w:pPr>
        <w:pStyle w:val="Textbezodsazen"/>
        <w:rPr>
          <w:rStyle w:val="Tun"/>
        </w:rPr>
      </w:pPr>
      <w:r w:rsidRPr="007A243B">
        <w:rPr>
          <w:rStyle w:val="Tun"/>
        </w:rPr>
        <w:t>Pod-článek 4.27 (e)</w:t>
      </w:r>
      <w:r w:rsidR="00582C15" w:rsidRPr="007A243B">
        <w:rPr>
          <w:rStyle w:val="Tun"/>
        </w:rPr>
        <w:t xml:space="preserve"> a </w:t>
      </w:r>
      <w:r w:rsidRPr="007A243B">
        <w:rPr>
          <w:rStyle w:val="Tun"/>
        </w:rPr>
        <w:t>pod-článek 8.7</w:t>
      </w:r>
    </w:p>
    <w:p w:rsidR="00C96E7C" w:rsidRPr="007A243B" w:rsidRDefault="00C96E7C" w:rsidP="005D168C">
      <w:pPr>
        <w:pStyle w:val="Textbezodsazen"/>
      </w:pPr>
      <w:r w:rsidRPr="007A243B">
        <w:lastRenderedPageBreak/>
        <w:t>Zhotovitel je povinen uhradit smluvní pokutu ve výši 0,1 %</w:t>
      </w:r>
      <w:r w:rsidR="00582C15" w:rsidRPr="007A243B">
        <w:t xml:space="preserve"> z </w:t>
      </w:r>
      <w:r w:rsidRPr="007A243B">
        <w:t>části Smluvní ceny odpovídající příslušnému stavebnímu objektu nebo provoznímu souboru, který nemohl být uveden do provozu,</w:t>
      </w:r>
      <w:r w:rsidR="00582C15" w:rsidRPr="007A243B">
        <w:t xml:space="preserve"> a </w:t>
      </w:r>
      <w:r w:rsidRPr="007A243B">
        <w:t xml:space="preserve">to za každý započatý den prodlení. </w:t>
      </w:r>
    </w:p>
    <w:p w:rsidR="00C96E7C" w:rsidRPr="007A243B" w:rsidRDefault="00C96E7C" w:rsidP="005B7883">
      <w:pPr>
        <w:pStyle w:val="Textbezodsazen"/>
        <w:rPr>
          <w:rStyle w:val="Tun"/>
        </w:rPr>
      </w:pPr>
      <w:r w:rsidRPr="007A243B">
        <w:rPr>
          <w:rStyle w:val="Tun"/>
        </w:rPr>
        <w:t>Pod-článek 4.27 (f)</w:t>
      </w:r>
    </w:p>
    <w:p w:rsidR="00C96E7C" w:rsidRPr="007A243B" w:rsidRDefault="00C96E7C" w:rsidP="005D168C">
      <w:pPr>
        <w:pStyle w:val="Textbezodsazen"/>
      </w:pPr>
      <w:r w:rsidRPr="007A243B">
        <w:t>Zhotovitel je povinen uhradit smluvní pokutu ve výši 0,05 %</w:t>
      </w:r>
      <w:r w:rsidR="00582C15" w:rsidRPr="007A243B">
        <w:t xml:space="preserve"> z </w:t>
      </w:r>
      <w:r w:rsidRPr="007A243B">
        <w:t>části Smluvní ceny odpovídající příslušnému stavebnímu objektu nebo provoznímu souboru, kterých se nedokončená práce, vada nebo poškození týká,</w:t>
      </w:r>
      <w:r w:rsidR="00582C15" w:rsidRPr="007A243B">
        <w:t xml:space="preserve"> a </w:t>
      </w:r>
      <w:r w:rsidRPr="007A243B">
        <w:t>to za každý jednotlivý případ</w:t>
      </w:r>
      <w:r w:rsidR="00582C15" w:rsidRPr="007A243B">
        <w:t xml:space="preserve"> a </w:t>
      </w:r>
      <w:r w:rsidRPr="007A243B">
        <w:t>za každý započatý den prodlení.</w:t>
      </w:r>
    </w:p>
    <w:p w:rsidR="00C96E7C" w:rsidRPr="007A243B" w:rsidRDefault="00C96E7C" w:rsidP="005B7883">
      <w:pPr>
        <w:pStyle w:val="Textbezodsazen"/>
        <w:rPr>
          <w:rStyle w:val="Tun"/>
        </w:rPr>
      </w:pPr>
      <w:r w:rsidRPr="007A243B">
        <w:rPr>
          <w:rStyle w:val="Tun"/>
        </w:rPr>
        <w:t>Pod-článek 4.27 (g)</w:t>
      </w:r>
    </w:p>
    <w:p w:rsidR="00C96E7C" w:rsidRPr="007A243B" w:rsidRDefault="00C96E7C" w:rsidP="005D168C">
      <w:pPr>
        <w:pStyle w:val="Textbezodsazen"/>
        <w:rPr>
          <w:rStyle w:val="TextbezodsazenChar"/>
        </w:rPr>
      </w:pPr>
      <w:r w:rsidRPr="007A243B">
        <w:t>Zhotovitel je povinen uhradit smluvní pokutu ve výši 0,</w:t>
      </w:r>
      <w:r w:rsidR="008B01FE" w:rsidRPr="007A243B">
        <w:t>05 %</w:t>
      </w:r>
      <w:r w:rsidR="00582C15" w:rsidRPr="007A243B">
        <w:t xml:space="preserve"> z </w:t>
      </w:r>
      <w:r w:rsidR="008B01FE" w:rsidRPr="007A243B">
        <w:t>nabídkové ceny uvedené</w:t>
      </w:r>
      <w:r w:rsidR="00582C15" w:rsidRPr="007A243B">
        <w:t xml:space="preserve"> v </w:t>
      </w:r>
      <w:r w:rsidRPr="007A243B">
        <w:rPr>
          <w:rStyle w:val="TextbezodsazenChar"/>
        </w:rPr>
        <w:t>Dopisu nabídky za každý započatý den prodlení.</w:t>
      </w:r>
    </w:p>
    <w:p w:rsidR="00C96E7C" w:rsidRPr="005B7883" w:rsidRDefault="00C96E7C" w:rsidP="005B7883">
      <w:pPr>
        <w:pStyle w:val="Textbezodsazen"/>
        <w:rPr>
          <w:rStyle w:val="Tun"/>
        </w:rPr>
      </w:pPr>
      <w:r w:rsidRPr="007A243B">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Pr="007A243B" w:rsidRDefault="00C96E7C" w:rsidP="005B7883">
      <w:pPr>
        <w:pStyle w:val="Nadpisbezsl1-2"/>
      </w:pPr>
      <w:r>
        <w:t xml:space="preserve">4.28 </w:t>
      </w:r>
      <w:r w:rsidRPr="007A243B">
        <w:t>Postupné závazné milníky</w:t>
      </w:r>
    </w:p>
    <w:p w:rsidR="00C96E7C" w:rsidRPr="007A243B" w:rsidRDefault="00C96E7C" w:rsidP="005D168C">
      <w:pPr>
        <w:pStyle w:val="Textbezodsazen"/>
        <w:rPr>
          <w:strike/>
        </w:rPr>
      </w:pPr>
      <w:r w:rsidRPr="007A243B">
        <w:t xml:space="preserve">Pro provádění Díla </w:t>
      </w:r>
      <w:r w:rsidR="00B1395C" w:rsidRPr="007A243B">
        <w:t>ne</w:t>
      </w:r>
      <w:r w:rsidRPr="007A243B">
        <w:t xml:space="preserve">jsou stanoveny </w:t>
      </w:r>
      <w:r w:rsidR="00B1395C" w:rsidRPr="007A243B">
        <w:t>postupné závazné</w:t>
      </w:r>
      <w:r w:rsidRPr="007A243B">
        <w:t xml:space="preserve"> milníky</w:t>
      </w:r>
      <w:r w:rsidR="00B1395C" w:rsidRPr="007A243B">
        <w:t>.</w:t>
      </w:r>
      <w:r w:rsidRPr="007A243B">
        <w:t xml:space="preserve"> </w:t>
      </w:r>
    </w:p>
    <w:p w:rsidR="00C96E7C" w:rsidRPr="007A243B" w:rsidRDefault="00C96E7C" w:rsidP="005B7883">
      <w:pPr>
        <w:pStyle w:val="Nadpisbezsl1-2"/>
      </w:pPr>
      <w:r w:rsidRPr="007A243B">
        <w:t>4.30 Výluky</w:t>
      </w:r>
    </w:p>
    <w:p w:rsidR="00C96E7C" w:rsidRDefault="00C96E7C" w:rsidP="005D168C">
      <w:pPr>
        <w:pStyle w:val="Textbezodsazen"/>
      </w:pPr>
      <w:r w:rsidRPr="007A243B">
        <w:t>V souladu se změnou předpisu Objednatele „D 7/2 Organizování výlukových činností“ se upravuje text tohoto pod-článku,</w:t>
      </w:r>
      <w:r w:rsidR="00582C15" w:rsidRPr="007A243B">
        <w:t xml:space="preserve"> a </w:t>
      </w:r>
      <w:r w:rsidRPr="007A243B">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Pr="007A243B" w:rsidRDefault="00C96E7C" w:rsidP="005D168C">
      <w:pPr>
        <w:pStyle w:val="Odrka1-1"/>
      </w:pPr>
      <w:r w:rsidRPr="007A243B">
        <w:t>výluka zabezpečovacího zařízení</w:t>
      </w:r>
      <w:r w:rsidRPr="007A243B">
        <w:tab/>
      </w:r>
      <w:r w:rsidRPr="007A243B">
        <w:tab/>
        <w:t>5.000 Kč vč. DPH / započatá hodina.</w:t>
      </w:r>
    </w:p>
    <w:p w:rsidR="00C96E7C" w:rsidRPr="007A243B" w:rsidRDefault="00C96E7C" w:rsidP="005B7883">
      <w:pPr>
        <w:pStyle w:val="Nadpisbezsl1-2"/>
      </w:pPr>
      <w:r w:rsidRPr="007A243B">
        <w:t xml:space="preserve">8.2, </w:t>
      </w:r>
      <w:proofErr w:type="gramStart"/>
      <w:r w:rsidRPr="007A243B">
        <w:t>8.4  Doba</w:t>
      </w:r>
      <w:proofErr w:type="gramEnd"/>
      <w:r w:rsidRPr="007A243B">
        <w:t xml:space="preserve"> pro dokončení, Prodloužení doby pro dokončení</w:t>
      </w:r>
    </w:p>
    <w:p w:rsidR="00C96E7C" w:rsidRPr="007A243B" w:rsidRDefault="00C96E7C" w:rsidP="005D168C">
      <w:pPr>
        <w:pStyle w:val="Textbezodsazen"/>
      </w:pPr>
      <w:r w:rsidRPr="007A243B">
        <w:t>Zhotovitel je povinen dokončit celé Dílo včetně příslušné dokumentace dle pod-článku 7.9 do</w:t>
      </w:r>
      <w:r w:rsidR="005D168C" w:rsidRPr="007A243B">
        <w:t xml:space="preserve"> </w:t>
      </w:r>
      <w:r w:rsidR="00B32B82" w:rsidRPr="007A243B">
        <w:rPr>
          <w:b/>
        </w:rPr>
        <w:t>34 měsíců</w:t>
      </w:r>
      <w:r w:rsidRPr="007A243B">
        <w:t xml:space="preserve"> od Data zahájení prací.</w:t>
      </w:r>
    </w:p>
    <w:p w:rsidR="00C96E7C" w:rsidRPr="007A243B" w:rsidRDefault="00C96E7C" w:rsidP="005D168C">
      <w:pPr>
        <w:pStyle w:val="Textbezodsazen"/>
        <w:rPr>
          <w:i/>
          <w:strike/>
        </w:rPr>
      </w:pPr>
    </w:p>
    <w:p w:rsidR="00C96E7C" w:rsidRPr="007A243B" w:rsidRDefault="00C96E7C" w:rsidP="005D168C">
      <w:pPr>
        <w:pStyle w:val="Textbezodsazen"/>
      </w:pPr>
      <w:r w:rsidRPr="007A243B">
        <w:t>Lhůty uvedené</w:t>
      </w:r>
      <w:r w:rsidR="00582C15" w:rsidRPr="007A243B">
        <w:t xml:space="preserve"> v </w:t>
      </w:r>
      <w:r w:rsidRPr="007A243B">
        <w:t>Pod-článku 7.9 Smluvních podmínek se</w:t>
      </w:r>
      <w:r w:rsidR="00582C15" w:rsidRPr="007A243B">
        <w:t xml:space="preserve"> v </w:t>
      </w:r>
      <w:r w:rsidRPr="007A243B">
        <w:t xml:space="preserve">případě této Smlouvy nepoužijí. Lhůty jsou stanovené takto: </w:t>
      </w:r>
      <w:r w:rsidR="00CF05D9" w:rsidRPr="007A243B">
        <w:rPr>
          <w:b/>
        </w:rPr>
        <w:t>5 měsíců</w:t>
      </w:r>
      <w:r w:rsidR="00CF05D9" w:rsidRPr="007A243B">
        <w:t>.</w:t>
      </w:r>
    </w:p>
    <w:p w:rsidR="00C96E7C" w:rsidRPr="007A243B" w:rsidRDefault="00C96E7C" w:rsidP="005B7883">
      <w:pPr>
        <w:pStyle w:val="Nadpisbezsl1-2"/>
      </w:pPr>
      <w:r w:rsidRPr="007A243B">
        <w:t xml:space="preserve">8.2, </w:t>
      </w:r>
      <w:proofErr w:type="gramStart"/>
      <w:r w:rsidRPr="007A243B">
        <w:t>1.1.3.10  Doba</w:t>
      </w:r>
      <w:proofErr w:type="gramEnd"/>
      <w:r w:rsidRPr="007A243B">
        <w:t xml:space="preserve"> pro uvedení do provozu</w:t>
      </w:r>
    </w:p>
    <w:p w:rsidR="00C96E7C" w:rsidRPr="007A243B" w:rsidRDefault="00C96E7C" w:rsidP="005D168C">
      <w:pPr>
        <w:pStyle w:val="Textbezodsazen"/>
      </w:pPr>
      <w:r w:rsidRPr="007A243B">
        <w:lastRenderedPageBreak/>
        <w:t xml:space="preserve">Zhotovitel je povinen dokončit Dílo </w:t>
      </w:r>
      <w:r w:rsidR="00582C15" w:rsidRPr="007A243B">
        <w:t>v </w:t>
      </w:r>
      <w:r w:rsidRPr="007A243B">
        <w:t>rozsahu nezbytném pro účely uvedení Díla do provozu za podmínek stavebního zákona</w:t>
      </w:r>
      <w:r w:rsidR="00582C15" w:rsidRPr="007A243B">
        <w:t xml:space="preserve"> a </w:t>
      </w:r>
      <w:r w:rsidRPr="007A243B">
        <w:t>zákona</w:t>
      </w:r>
      <w:r w:rsidR="00582C15" w:rsidRPr="007A243B">
        <w:t xml:space="preserve"> o </w:t>
      </w:r>
      <w:r w:rsidRPr="007A243B">
        <w:t xml:space="preserve">drahách nejpozději do </w:t>
      </w:r>
      <w:r w:rsidR="00CF05D9" w:rsidRPr="007A243B">
        <w:rPr>
          <w:b/>
        </w:rPr>
        <w:t>29</w:t>
      </w:r>
      <w:r w:rsidRPr="007A243B">
        <w:rPr>
          <w:b/>
        </w:rPr>
        <w:t xml:space="preserve"> měsíců</w:t>
      </w:r>
      <w:r w:rsidRPr="007A243B">
        <w:t xml:space="preserve"> od Data zahájení prací.</w:t>
      </w:r>
    </w:p>
    <w:p w:rsidR="00C96E7C" w:rsidRDefault="00C96E7C" w:rsidP="005B7883">
      <w:pPr>
        <w:pStyle w:val="Nadpisbezsl1-2"/>
      </w:pPr>
      <w:r w:rsidRPr="007A243B">
        <w:t xml:space="preserve">8.3, </w:t>
      </w:r>
      <w:proofErr w:type="gramStart"/>
      <w:r w:rsidRPr="007A243B">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B41F9" w:rsidRDefault="00AD7B08" w:rsidP="00582C15">
      <w:pPr>
        <w:pStyle w:val="Textbezodsazen"/>
        <w:rPr>
          <w:strike/>
          <w:color w:val="FF0000"/>
        </w:rPr>
      </w:pP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B761ED" w:rsidRPr="00DF074E">
          <w:rPr>
            <w:rStyle w:val="Hypertextovodkaz"/>
            <w:noProof w:val="0"/>
          </w:rPr>
          <w:t>http://www.sfdi.cz</w:t>
        </w:r>
      </w:hyperlink>
      <w:r>
        <w:t>.</w:t>
      </w:r>
    </w:p>
    <w:p w:rsidR="00B761ED" w:rsidRDefault="00B761ED" w:rsidP="00582C15">
      <w:pPr>
        <w:pStyle w:val="Textbezodsazen"/>
      </w:pPr>
      <w:r>
        <w:rPr>
          <w:rFonts w:ascii="Verdana" w:eastAsia="Times New Roman" w:hAnsi="Verdana" w:cs="Times New Roman"/>
        </w:rPr>
        <w:t>V souladu s úpravou ve směrnici Objednatele SŽDC SM 105 Změny během výstavby mohou být</w:t>
      </w:r>
      <w:r>
        <w:t xml:space="preserve"> práce obsažené ve změnovém li</w:t>
      </w:r>
      <w:bookmarkStart w:id="1" w:name="_GoBack"/>
      <w:bookmarkEnd w:id="1"/>
      <w:r>
        <w:t>stu zahrnuty do Vyúčtování až po podpisu změnového listu a uzavření dodatku ke Smlouvě o dílo obsahující tuto změnu.</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lastRenderedPageBreak/>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w:t>
      </w:r>
      <w:r w:rsidRPr="007A243B">
        <w:t>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7A243B">
        <w:t xml:space="preserve"> k </w:t>
      </w:r>
      <w:r w:rsidRPr="007A243B">
        <w:t xml:space="preserve">realizaci pro příslušné po sobě jdoucí 3 kalendářní měsíce dle podrobného Harmonogramu, max. však vždy ve výši rovnající se </w:t>
      </w:r>
      <w:r w:rsidR="009D5BCD" w:rsidRPr="007A243B">
        <w:t>20</w:t>
      </w:r>
      <w:r w:rsidRPr="007A243B">
        <w:t xml:space="preserve"> % smluvní hodnoty prací předpokládaných</w:t>
      </w:r>
      <w:r w:rsidR="00582C15" w:rsidRPr="007A243B">
        <w:t xml:space="preserve"> k </w:t>
      </w:r>
      <w:r w:rsidRPr="007A243B">
        <w:t xml:space="preserve">realizaci pro příslušný kalendářní rok dle podrobného </w:t>
      </w:r>
      <w:proofErr w:type="gramStart"/>
      <w:r w:rsidRPr="007A243B">
        <w:t>Harmonogramu  [8.3</w:t>
      </w:r>
      <w:proofErr w:type="gramEnd"/>
      <w:r w:rsidRPr="007A243B">
        <w:t xml:space="preserve"> Harmonogram]</w:t>
      </w:r>
      <w:r w:rsidR="00582C15" w:rsidRPr="007A243B">
        <w:t xml:space="preserve"> a </w:t>
      </w:r>
      <w:r w:rsidRPr="007A243B">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w:t>
      </w:r>
      <w:r>
        <w:t xml:space="preserve">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 xml:space="preserve">kdy Zhotovitel dle bodu 1 neoznámí prodloužení zálohovaného období, nebo nepředá Objednateli Bankovní záruku (viz bod 2), je povinen vrátit Objednateli </w:t>
      </w:r>
      <w:r>
        <w:lastRenderedPageBreak/>
        <w:t>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Pr="00682210" w:rsidRDefault="00C96E7C" w:rsidP="005B7883">
      <w:pPr>
        <w:pStyle w:val="Nadpisbezsl1-2"/>
      </w:pPr>
      <w:proofErr w:type="gramStart"/>
      <w:r w:rsidRPr="00682210">
        <w:t>14.5  Technologické</w:t>
      </w:r>
      <w:proofErr w:type="gramEnd"/>
      <w:r w:rsidRPr="00682210">
        <w:t xml:space="preserve"> materiály určené pro dílo</w:t>
      </w:r>
    </w:p>
    <w:p w:rsidR="00F745F0" w:rsidRPr="007A243B" w:rsidRDefault="00F745F0" w:rsidP="00F745F0">
      <w:pPr>
        <w:overflowPunct w:val="0"/>
        <w:autoSpaceDE w:val="0"/>
        <w:autoSpaceDN w:val="0"/>
        <w:spacing w:after="0" w:line="240" w:lineRule="auto"/>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 xml:space="preserve">Technologické zařízení a Materiály </w:t>
      </w:r>
    </w:p>
    <w:p w:rsidR="00F745F0" w:rsidRPr="007A243B" w:rsidRDefault="00F745F0" w:rsidP="00F745F0">
      <w:pPr>
        <w:overflowPunct w:val="0"/>
        <w:autoSpaceDE w:val="0"/>
        <w:autoSpaceDN w:val="0"/>
        <w:spacing w:after="0" w:line="240" w:lineRule="auto"/>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 xml:space="preserve">k zaplacení po dodání na Staveniště dle pod-odstavce </w:t>
      </w:r>
      <w:r w:rsidRPr="007A243B">
        <w:t xml:space="preserve">14.5 </w:t>
      </w:r>
      <w:r w:rsidRPr="007A243B">
        <w:rPr>
          <w:rFonts w:ascii="Calibri" w:eastAsia="Calibri" w:hAnsi="Calibri" w:cs="Calibri"/>
          <w:sz w:val="22"/>
          <w:szCs w:val="22"/>
          <w:lang w:eastAsia="cs-CZ"/>
        </w:rPr>
        <w:t>(c)</w:t>
      </w:r>
      <w:r w:rsidRPr="007A243B">
        <w:rPr>
          <w:rFonts w:ascii="Calibri" w:eastAsia="Calibri" w:hAnsi="Calibri" w:cs="Calibri"/>
        </w:rPr>
        <w:t>:  </w:t>
      </w:r>
    </w:p>
    <w:p w:rsidR="00F745F0" w:rsidRPr="007A243B" w:rsidRDefault="00F745F0" w:rsidP="00F745F0">
      <w:pPr>
        <w:overflowPunct w:val="0"/>
        <w:autoSpaceDE w:val="0"/>
        <w:autoSpaceDN w:val="0"/>
        <w:spacing w:after="0" w:line="240" w:lineRule="auto"/>
        <w:contextualSpacing/>
        <w:rPr>
          <w:rFonts w:ascii="Calibri" w:eastAsia="Calibri" w:hAnsi="Calibri" w:cs="Calibri"/>
        </w:rPr>
      </w:pPr>
      <w:r w:rsidRPr="007A243B">
        <w:rPr>
          <w:rFonts w:ascii="Calibri" w:eastAsia="Calibri" w:hAnsi="Calibri" w:cs="Calibri"/>
        </w:rPr>
        <w:t xml:space="preserve">                                      </w:t>
      </w:r>
    </w:p>
    <w:p w:rsidR="00F745F0" w:rsidRPr="007A243B" w:rsidRDefault="00F745F0" w:rsidP="00F745F0">
      <w:pPr>
        <w:numPr>
          <w:ilvl w:val="0"/>
          <w:numId w:val="28"/>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trakční vedení (sloupy trakčního vedení, trolejový drát, nosné lano, odpojovače);</w:t>
      </w:r>
    </w:p>
    <w:p w:rsidR="00F745F0" w:rsidRPr="007A243B" w:rsidRDefault="00F745F0" w:rsidP="00F745F0">
      <w:pPr>
        <w:numPr>
          <w:ilvl w:val="0"/>
          <w:numId w:val="28"/>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silnoproudá zařízení (rozvaděče VN a NN, transformátory VN/NN);</w:t>
      </w:r>
    </w:p>
    <w:p w:rsidR="00F745F0" w:rsidRPr="007A243B" w:rsidRDefault="00F745F0" w:rsidP="00F745F0">
      <w:pPr>
        <w:numPr>
          <w:ilvl w:val="0"/>
          <w:numId w:val="28"/>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 xml:space="preserve">zabezpečovací zařízení (skříně vnitřní výstroje elektronického stavědla, zařízení GTN, skříně DOZ, napájecí zdroje, elektromotorické přestavníky, návěstidla, venkovní výstroj KO a </w:t>
      </w:r>
      <w:proofErr w:type="spellStart"/>
      <w:r w:rsidRPr="007A243B">
        <w:rPr>
          <w:rFonts w:ascii="Calibri" w:eastAsia="Calibri" w:hAnsi="Calibri" w:cs="Calibri"/>
          <w:sz w:val="22"/>
          <w:szCs w:val="22"/>
          <w:lang w:eastAsia="cs-CZ"/>
        </w:rPr>
        <w:t>PčN</w:t>
      </w:r>
      <w:proofErr w:type="spellEnd"/>
      <w:r w:rsidRPr="007A243B">
        <w:rPr>
          <w:rFonts w:ascii="Calibri" w:eastAsia="Calibri" w:hAnsi="Calibri" w:cs="Calibri"/>
          <w:sz w:val="22"/>
          <w:szCs w:val="22"/>
          <w:lang w:eastAsia="cs-CZ"/>
        </w:rPr>
        <w:t>);</w:t>
      </w:r>
    </w:p>
    <w:p w:rsidR="00F745F0" w:rsidRPr="007A243B" w:rsidRDefault="00F745F0" w:rsidP="00F745F0">
      <w:pPr>
        <w:numPr>
          <w:ilvl w:val="0"/>
          <w:numId w:val="28"/>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 xml:space="preserve"> sdělovací zařízení (telefonní ústředny, rozhlasové ústředny, informační systémy, přenosový systém </w:t>
      </w:r>
      <w:proofErr w:type="spellStart"/>
      <w:r w:rsidRPr="007A243B">
        <w:rPr>
          <w:rFonts w:ascii="Calibri" w:eastAsia="Calibri" w:hAnsi="Calibri" w:cs="Calibri"/>
          <w:sz w:val="22"/>
          <w:szCs w:val="22"/>
          <w:lang w:eastAsia="cs-CZ"/>
        </w:rPr>
        <w:t>switche</w:t>
      </w:r>
      <w:proofErr w:type="spellEnd"/>
      <w:r w:rsidRPr="007A243B">
        <w:rPr>
          <w:rFonts w:ascii="Calibri" w:eastAsia="Calibri" w:hAnsi="Calibri" w:cs="Calibri"/>
          <w:sz w:val="22"/>
          <w:szCs w:val="22"/>
          <w:lang w:eastAsia="cs-CZ"/>
        </w:rPr>
        <w:t xml:space="preserve">, </w:t>
      </w:r>
      <w:proofErr w:type="spellStart"/>
      <w:r w:rsidRPr="007A243B">
        <w:rPr>
          <w:rFonts w:ascii="Calibri" w:eastAsia="Calibri" w:hAnsi="Calibri" w:cs="Calibri"/>
          <w:sz w:val="22"/>
          <w:szCs w:val="22"/>
          <w:lang w:eastAsia="cs-CZ"/>
        </w:rPr>
        <w:t>routery</w:t>
      </w:r>
      <w:proofErr w:type="spellEnd"/>
      <w:r w:rsidRPr="007A243B">
        <w:rPr>
          <w:rFonts w:ascii="Calibri" w:eastAsia="Calibri" w:hAnsi="Calibri" w:cs="Calibri"/>
          <w:sz w:val="22"/>
          <w:szCs w:val="22"/>
          <w:lang w:eastAsia="cs-CZ"/>
        </w:rPr>
        <w:t>, převodníky], kamerový systém, ASHS, EZS, kabelové vedení)</w:t>
      </w:r>
    </w:p>
    <w:p w:rsidR="00F745F0" w:rsidRPr="007A243B" w:rsidRDefault="00F745F0" w:rsidP="00F745F0">
      <w:pPr>
        <w:numPr>
          <w:ilvl w:val="0"/>
          <w:numId w:val="28"/>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7A243B">
        <w:rPr>
          <w:rFonts w:ascii="Calibri" w:eastAsia="Calibri" w:hAnsi="Calibri" w:cs="Calibri"/>
          <w:sz w:val="22"/>
          <w:szCs w:val="22"/>
          <w:lang w:eastAsia="cs-CZ"/>
        </w:rPr>
        <w:t>Železniční svršek (kolejnice, pražce, výhybky)</w:t>
      </w:r>
    </w:p>
    <w:p w:rsidR="00F745F0" w:rsidRPr="007A243B" w:rsidRDefault="00F745F0" w:rsidP="00F745F0">
      <w:pPr>
        <w:overflowPunct w:val="0"/>
        <w:autoSpaceDE w:val="0"/>
        <w:autoSpaceDN w:val="0"/>
        <w:spacing w:after="0" w:line="240" w:lineRule="auto"/>
        <w:ind w:left="1125"/>
        <w:contextualSpacing/>
        <w:rPr>
          <w:rFonts w:ascii="Times New Roman" w:eastAsia="Calibri" w:hAnsi="Times New Roman" w:cs="Times New Roman"/>
          <w:sz w:val="20"/>
          <w:szCs w:val="20"/>
          <w:lang w:eastAsia="cs-CZ"/>
        </w:rPr>
      </w:pPr>
    </w:p>
    <w:p w:rsidR="00F745F0" w:rsidRPr="007A243B" w:rsidRDefault="00F745F0" w:rsidP="00F745F0">
      <w:pPr>
        <w:spacing w:after="0" w:line="240" w:lineRule="auto"/>
        <w:jc w:val="both"/>
        <w:rPr>
          <w:rFonts w:ascii="Calibri" w:eastAsia="Calibri" w:hAnsi="Calibri" w:cs="Calibri"/>
          <w:sz w:val="22"/>
          <w:szCs w:val="22"/>
        </w:rPr>
      </w:pPr>
      <w:r w:rsidRPr="007A243B">
        <w:rPr>
          <w:rFonts w:ascii="Calibri" w:eastAsia="Calibri" w:hAnsi="Calibri" w:cs="Calibri"/>
          <w:sz w:val="22"/>
          <w:szCs w:val="22"/>
        </w:rPr>
        <w:t>Platbu za Technologická zařízení a Materiály v jednotlivých letech výstavby lze uplatnit pouze na Pokyn Správce stavby nebo s jeho souhlasem.</w:t>
      </w:r>
    </w:p>
    <w:p w:rsidR="00F745F0" w:rsidRPr="007A243B" w:rsidRDefault="00F745F0" w:rsidP="00BF5233">
      <w:pPr>
        <w:pStyle w:val="Textbezodsazen"/>
      </w:pP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w:t>
      </w:r>
      <w:r w:rsidR="007A243B">
        <w:t>průběžné platby není stanovena.</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lastRenderedPageBreak/>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732F0" w:rsidRDefault="00C96E7C" w:rsidP="006903A5">
      <w:pPr>
        <w:pStyle w:val="Textbezodsazen"/>
      </w:pPr>
      <w:r>
        <w:t>Rozhodování sporů je upraveno dle varianty B.</w:t>
      </w:r>
    </w:p>
    <w:p w:rsidR="00C732F0" w:rsidRDefault="00C732F0" w:rsidP="00C732F0">
      <w:pPr>
        <w:jc w:val="both"/>
      </w:pPr>
    </w:p>
    <w:sectPr w:rsidR="00C732F0" w:rsidSect="008825B2">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481" w:rsidRDefault="00A34481" w:rsidP="00962258">
      <w:pPr>
        <w:spacing w:after="0" w:line="240" w:lineRule="auto"/>
      </w:pPr>
      <w:r>
        <w:separator/>
      </w:r>
    </w:p>
  </w:endnote>
  <w:endnote w:type="continuationSeparator" w:id="0">
    <w:p w:rsidR="00A34481" w:rsidRDefault="00A344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1F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41F9">
            <w:rPr>
              <w:rStyle w:val="slostrnky"/>
              <w:noProof/>
            </w:rPr>
            <w:t>9</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B60F74" w:rsidP="00394C56">
    <w:pPr>
      <w:pStyle w:val="Zpat"/>
      <w:rPr>
        <w:rFonts w:cs="Calibri"/>
        <w:szCs w:val="12"/>
      </w:rPr>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r w:rsidR="006B41F9">
      <w:rPr>
        <w:rFonts w:cs="Calibri"/>
        <w:noProof/>
        <w:szCs w:val="1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74.7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36275463" r:id="rId2"/>
      </w:pict>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481" w:rsidRDefault="00A34481" w:rsidP="00962258">
      <w:pPr>
        <w:spacing w:after="0" w:line="240" w:lineRule="auto"/>
      </w:pPr>
      <w:r>
        <w:separator/>
      </w:r>
    </w:p>
  </w:footnote>
  <w:footnote w:type="continuationSeparator" w:id="0">
    <w:p w:rsidR="00A34481" w:rsidRDefault="00A3448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2ACF233" wp14:editId="7FD4669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554BF3"/>
    <w:multiLevelType w:val="hybridMultilevel"/>
    <w:tmpl w:val="3F54C8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4"/>
  </w:num>
  <w:num w:numId="2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261CB"/>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6D39"/>
    <w:rsid w:val="00170EC5"/>
    <w:rsid w:val="001747C1"/>
    <w:rsid w:val="00177D6B"/>
    <w:rsid w:val="00191F90"/>
    <w:rsid w:val="00197375"/>
    <w:rsid w:val="001B4E74"/>
    <w:rsid w:val="001C645F"/>
    <w:rsid w:val="001E3C56"/>
    <w:rsid w:val="001E678E"/>
    <w:rsid w:val="002071BB"/>
    <w:rsid w:val="00207DF5"/>
    <w:rsid w:val="002315A5"/>
    <w:rsid w:val="0023464E"/>
    <w:rsid w:val="00235D7C"/>
    <w:rsid w:val="00240B81"/>
    <w:rsid w:val="00244767"/>
    <w:rsid w:val="00247D01"/>
    <w:rsid w:val="00251B90"/>
    <w:rsid w:val="00261A5B"/>
    <w:rsid w:val="00262E5B"/>
    <w:rsid w:val="00272789"/>
    <w:rsid w:val="00276AFE"/>
    <w:rsid w:val="002A3B57"/>
    <w:rsid w:val="002B6E5B"/>
    <w:rsid w:val="002C31BF"/>
    <w:rsid w:val="002D7FD6"/>
    <w:rsid w:val="002E0CD7"/>
    <w:rsid w:val="002E0CFB"/>
    <w:rsid w:val="002E5C7B"/>
    <w:rsid w:val="002F4333"/>
    <w:rsid w:val="00321C56"/>
    <w:rsid w:val="00323EC9"/>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A570D"/>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C321D"/>
    <w:rsid w:val="005D168C"/>
    <w:rsid w:val="005D3C39"/>
    <w:rsid w:val="005F3E29"/>
    <w:rsid w:val="00601A8C"/>
    <w:rsid w:val="00605DD8"/>
    <w:rsid w:val="0061012B"/>
    <w:rsid w:val="0061068E"/>
    <w:rsid w:val="006106BB"/>
    <w:rsid w:val="006115D3"/>
    <w:rsid w:val="006438BF"/>
    <w:rsid w:val="0065610E"/>
    <w:rsid w:val="00660AD3"/>
    <w:rsid w:val="00673932"/>
    <w:rsid w:val="006745EA"/>
    <w:rsid w:val="006776B6"/>
    <w:rsid w:val="00680727"/>
    <w:rsid w:val="00682210"/>
    <w:rsid w:val="006903A5"/>
    <w:rsid w:val="00693150"/>
    <w:rsid w:val="006A5570"/>
    <w:rsid w:val="006A689C"/>
    <w:rsid w:val="006B3D79"/>
    <w:rsid w:val="006B41F9"/>
    <w:rsid w:val="006B6FE4"/>
    <w:rsid w:val="006C2343"/>
    <w:rsid w:val="006C442A"/>
    <w:rsid w:val="006E0578"/>
    <w:rsid w:val="006E314D"/>
    <w:rsid w:val="00710723"/>
    <w:rsid w:val="007201DC"/>
    <w:rsid w:val="00723ED1"/>
    <w:rsid w:val="00740AF5"/>
    <w:rsid w:val="00743525"/>
    <w:rsid w:val="007541A2"/>
    <w:rsid w:val="00755818"/>
    <w:rsid w:val="0076286B"/>
    <w:rsid w:val="00766846"/>
    <w:rsid w:val="0077673A"/>
    <w:rsid w:val="007840FA"/>
    <w:rsid w:val="007846E1"/>
    <w:rsid w:val="007847D6"/>
    <w:rsid w:val="007A172F"/>
    <w:rsid w:val="007A243B"/>
    <w:rsid w:val="007A5172"/>
    <w:rsid w:val="007A67A0"/>
    <w:rsid w:val="007B570C"/>
    <w:rsid w:val="007C1B58"/>
    <w:rsid w:val="007D4C3D"/>
    <w:rsid w:val="007E4A6E"/>
    <w:rsid w:val="007F56A7"/>
    <w:rsid w:val="00800851"/>
    <w:rsid w:val="00807DD0"/>
    <w:rsid w:val="008123B6"/>
    <w:rsid w:val="00821D01"/>
    <w:rsid w:val="00826B7B"/>
    <w:rsid w:val="00846789"/>
    <w:rsid w:val="008602BD"/>
    <w:rsid w:val="00870145"/>
    <w:rsid w:val="008825B2"/>
    <w:rsid w:val="008A3568"/>
    <w:rsid w:val="008B01FE"/>
    <w:rsid w:val="008B0618"/>
    <w:rsid w:val="008B6FA1"/>
    <w:rsid w:val="008C45C2"/>
    <w:rsid w:val="008C50F3"/>
    <w:rsid w:val="008C6302"/>
    <w:rsid w:val="008C7EFE"/>
    <w:rsid w:val="008D03B9"/>
    <w:rsid w:val="008D10F5"/>
    <w:rsid w:val="008D30C7"/>
    <w:rsid w:val="008D46A5"/>
    <w:rsid w:val="008D6656"/>
    <w:rsid w:val="008F18D6"/>
    <w:rsid w:val="008F2C9B"/>
    <w:rsid w:val="008F797B"/>
    <w:rsid w:val="00904780"/>
    <w:rsid w:val="0090635B"/>
    <w:rsid w:val="009162F5"/>
    <w:rsid w:val="0091765F"/>
    <w:rsid w:val="00922385"/>
    <w:rsid w:val="009223DF"/>
    <w:rsid w:val="00936091"/>
    <w:rsid w:val="00940D8A"/>
    <w:rsid w:val="00962258"/>
    <w:rsid w:val="009678B7"/>
    <w:rsid w:val="00992D9C"/>
    <w:rsid w:val="00996CB8"/>
    <w:rsid w:val="009B2E97"/>
    <w:rsid w:val="009B5146"/>
    <w:rsid w:val="009C418E"/>
    <w:rsid w:val="009C442C"/>
    <w:rsid w:val="009D5BCD"/>
    <w:rsid w:val="009E07F4"/>
    <w:rsid w:val="009F0BC6"/>
    <w:rsid w:val="009F309B"/>
    <w:rsid w:val="009F392E"/>
    <w:rsid w:val="009F53C5"/>
    <w:rsid w:val="00A0740E"/>
    <w:rsid w:val="00A318A8"/>
    <w:rsid w:val="00A34481"/>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B008D5"/>
    <w:rsid w:val="00B02F73"/>
    <w:rsid w:val="00B0619F"/>
    <w:rsid w:val="00B1395C"/>
    <w:rsid w:val="00B13A26"/>
    <w:rsid w:val="00B15D0D"/>
    <w:rsid w:val="00B22106"/>
    <w:rsid w:val="00B32B82"/>
    <w:rsid w:val="00B41E37"/>
    <w:rsid w:val="00B5431A"/>
    <w:rsid w:val="00B60F74"/>
    <w:rsid w:val="00B75EE1"/>
    <w:rsid w:val="00B761ED"/>
    <w:rsid w:val="00B77481"/>
    <w:rsid w:val="00B8518B"/>
    <w:rsid w:val="00B97CC3"/>
    <w:rsid w:val="00BC05F2"/>
    <w:rsid w:val="00BC06C4"/>
    <w:rsid w:val="00BD7E91"/>
    <w:rsid w:val="00BD7F0D"/>
    <w:rsid w:val="00BE3B6C"/>
    <w:rsid w:val="00BF5233"/>
    <w:rsid w:val="00C02D0A"/>
    <w:rsid w:val="00C03A6E"/>
    <w:rsid w:val="00C226C0"/>
    <w:rsid w:val="00C33406"/>
    <w:rsid w:val="00C42FE6"/>
    <w:rsid w:val="00C44F6A"/>
    <w:rsid w:val="00C6198E"/>
    <w:rsid w:val="00C708EA"/>
    <w:rsid w:val="00C732F0"/>
    <w:rsid w:val="00C778A5"/>
    <w:rsid w:val="00C9174D"/>
    <w:rsid w:val="00C95162"/>
    <w:rsid w:val="00C96E7C"/>
    <w:rsid w:val="00CA5A14"/>
    <w:rsid w:val="00CB6A37"/>
    <w:rsid w:val="00CB7684"/>
    <w:rsid w:val="00CC7C8F"/>
    <w:rsid w:val="00CD1FC4"/>
    <w:rsid w:val="00CF05D9"/>
    <w:rsid w:val="00CF2351"/>
    <w:rsid w:val="00D034A0"/>
    <w:rsid w:val="00D21061"/>
    <w:rsid w:val="00D246FC"/>
    <w:rsid w:val="00D36EA0"/>
    <w:rsid w:val="00D4108E"/>
    <w:rsid w:val="00D435C3"/>
    <w:rsid w:val="00D6163D"/>
    <w:rsid w:val="00D831A3"/>
    <w:rsid w:val="00D97BE3"/>
    <w:rsid w:val="00DA3711"/>
    <w:rsid w:val="00DD46F3"/>
    <w:rsid w:val="00DE54F3"/>
    <w:rsid w:val="00DE56F2"/>
    <w:rsid w:val="00DF116D"/>
    <w:rsid w:val="00E16FF7"/>
    <w:rsid w:val="00E26D68"/>
    <w:rsid w:val="00E37BAF"/>
    <w:rsid w:val="00E41EEA"/>
    <w:rsid w:val="00E44045"/>
    <w:rsid w:val="00E46253"/>
    <w:rsid w:val="00E618C4"/>
    <w:rsid w:val="00E63C84"/>
    <w:rsid w:val="00E72324"/>
    <w:rsid w:val="00E83B65"/>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745F0"/>
    <w:rsid w:val="00F86BA6"/>
    <w:rsid w:val="00F95772"/>
    <w:rsid w:val="00FB6342"/>
    <w:rsid w:val="00FC6389"/>
    <w:rsid w:val="00FE519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990794">
      <w:bodyDiv w:val="1"/>
      <w:marLeft w:val="0"/>
      <w:marRight w:val="0"/>
      <w:marTop w:val="0"/>
      <w:marBottom w:val="0"/>
      <w:divBdr>
        <w:top w:val="none" w:sz="0" w:space="0" w:color="auto"/>
        <w:left w:val="none" w:sz="0" w:space="0" w:color="auto"/>
        <w:bottom w:val="none" w:sz="0" w:space="0" w:color="auto"/>
        <w:right w:val="none" w:sz="0" w:space="0" w:color="auto"/>
      </w:divBdr>
    </w:div>
    <w:div w:id="1435856615">
      <w:bodyDiv w:val="1"/>
      <w:marLeft w:val="0"/>
      <w:marRight w:val="0"/>
      <w:marTop w:val="0"/>
      <w:marBottom w:val="0"/>
      <w:divBdr>
        <w:top w:val="none" w:sz="0" w:space="0" w:color="auto"/>
        <w:left w:val="none" w:sz="0" w:space="0" w:color="auto"/>
        <w:bottom w:val="none" w:sz="0" w:space="0" w:color="auto"/>
        <w:right w:val="none" w:sz="0" w:space="0" w:color="auto"/>
      </w:divBdr>
    </w:div>
    <w:div w:id="17400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8D8B6D6-E5CE-42D2-90CE-7B29D482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9</Pages>
  <Words>3319</Words>
  <Characters>19585</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2019-03-12T14:22:00Z</cp:lastPrinted>
  <dcterms:created xsi:type="dcterms:W3CDTF">2019-11-26T11:09:00Z</dcterms:created>
  <dcterms:modified xsi:type="dcterms:W3CDTF">2019-11-26T11:11:00Z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